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C07AF" w14:textId="77777777" w:rsidR="00EF365D" w:rsidRDefault="00EF365D" w:rsidP="00EF365D">
      <w:pPr>
        <w:spacing w:line="48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b/>
          <w:sz w:val="23"/>
          <w:szCs w:val="23"/>
        </w:rPr>
        <w:t>The workplace masking experiences of autistic, neurodivergent and neurotypical adults in the UK.</w:t>
      </w:r>
    </w:p>
    <w:p w14:paraId="4BFF99EB" w14:textId="77777777" w:rsidR="00EF365D" w:rsidRDefault="00EF365D" w:rsidP="00EF365D">
      <w:pPr>
        <w:spacing w:line="48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27C0A1F1" w14:textId="77777777" w:rsidR="00EF365D" w:rsidRPr="003F199F" w:rsidRDefault="00EF365D" w:rsidP="00EF365D">
      <w:pPr>
        <w:spacing w:line="48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Cs/>
          <w:sz w:val="23"/>
          <w:szCs w:val="23"/>
        </w:rPr>
        <w:t>Journal of Autism and Developmental Disorders</w:t>
      </w:r>
    </w:p>
    <w:p w14:paraId="24115EAA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49695781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sz w:val="23"/>
          <w:szCs w:val="23"/>
        </w:rPr>
        <w:t>Amber Pryke-Hobbes</w:t>
      </w: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1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, Jade Davies</w:t>
      </w: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1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, Brett Heasman</w:t>
      </w: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, Adam Livesey</w:t>
      </w: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1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, Amy Walker</w:t>
      </w: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3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, Elizabeth Pellicano</w:t>
      </w: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4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, Anna Remington</w:t>
      </w: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 xml:space="preserve">1 </w:t>
      </w:r>
    </w:p>
    <w:p w14:paraId="694ECF18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0F6BC6C1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 xml:space="preserve">1 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UCL Centre for Research in Autism and Education (CRAE), University College London, London, United Kingdom</w:t>
      </w:r>
    </w:p>
    <w:p w14:paraId="34B49755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 xml:space="preserve"> School of Education, Language and Psychology, York St John University, York, United Kingdom</w:t>
      </w:r>
    </w:p>
    <w:p w14:paraId="0F1E5AB8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 xml:space="preserve">3 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Neurodiversity Works, London, United Kingdom</w:t>
      </w:r>
    </w:p>
    <w:p w14:paraId="1A8AF939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sz w:val="23"/>
          <w:szCs w:val="23"/>
          <w:vertAlign w:val="superscript"/>
        </w:rPr>
        <w:t xml:space="preserve">4 </w:t>
      </w:r>
      <w:r w:rsidRPr="000E503A">
        <w:rPr>
          <w:rFonts w:ascii="Times New Roman" w:eastAsia="Times New Roman" w:hAnsi="Times New Roman" w:cs="Times New Roman"/>
          <w:sz w:val="23"/>
          <w:szCs w:val="23"/>
        </w:rPr>
        <w:t>Macquarie School of Education, Macquarie University, Sydney, Australia</w:t>
      </w:r>
    </w:p>
    <w:p w14:paraId="6087B1E8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C105F2" w14:textId="77777777" w:rsidR="00EF365D" w:rsidRPr="000E503A" w:rsidRDefault="00EF365D" w:rsidP="00EF365D">
      <w:pPr>
        <w:spacing w:line="48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sz w:val="23"/>
          <w:szCs w:val="23"/>
        </w:rPr>
        <w:t xml:space="preserve">Correspondence relating to this article should be addressed to Amber </w:t>
      </w:r>
      <w:proofErr w:type="spellStart"/>
      <w:r w:rsidRPr="000E503A">
        <w:rPr>
          <w:rFonts w:ascii="Times New Roman" w:eastAsia="Times New Roman" w:hAnsi="Times New Roman" w:cs="Times New Roman"/>
          <w:sz w:val="23"/>
          <w:szCs w:val="23"/>
        </w:rPr>
        <w:t>Pryke</w:t>
      </w:r>
      <w:proofErr w:type="spellEnd"/>
      <w:r w:rsidRPr="000E503A">
        <w:rPr>
          <w:rFonts w:ascii="Times New Roman" w:eastAsia="Times New Roman" w:hAnsi="Times New Roman" w:cs="Times New Roman"/>
          <w:sz w:val="23"/>
          <w:szCs w:val="23"/>
        </w:rPr>
        <w:t xml:space="preserve">-Hobbes at </w:t>
      </w:r>
      <w:hyperlink r:id="rId7" w:history="1">
        <w:r w:rsidRPr="000E503A">
          <w:rPr>
            <w:rStyle w:val="Hyperlink"/>
            <w:rFonts w:ascii="Times New Roman" w:eastAsia="Times New Roman" w:hAnsi="Times New Roman" w:cs="Times New Roman"/>
            <w:sz w:val="23"/>
            <w:szCs w:val="23"/>
          </w:rPr>
          <w:t>a.pryke-hobbes@ucl.ac.uk</w:t>
        </w:r>
      </w:hyperlink>
      <w:r w:rsidRPr="000E503A"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</w:p>
    <w:p w14:paraId="180DE7A3" w14:textId="77777777" w:rsidR="00EF365D" w:rsidRDefault="00EF365D" w:rsidP="00EF365D">
      <w:pPr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687C2012" w14:textId="77777777" w:rsidR="00EF365D" w:rsidRDefault="00EF365D" w:rsidP="00EF365D">
      <w:pPr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br w:type="page"/>
      </w:r>
    </w:p>
    <w:p w14:paraId="7CE733CB" w14:textId="5E6E6617" w:rsidR="00EF365D" w:rsidRDefault="00EF365D" w:rsidP="00EF365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b/>
          <w:sz w:val="23"/>
          <w:szCs w:val="23"/>
        </w:rPr>
        <w:lastRenderedPageBreak/>
        <w:t>Supplementary Materials 1: Masking survey Questions</w:t>
      </w:r>
    </w:p>
    <w:p w14:paraId="4C4F7000" w14:textId="1E887C34" w:rsidR="00163BBD" w:rsidRDefault="00163BBD" w:rsidP="00EF365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04DD3D24" w14:textId="77777777" w:rsidR="00163BBD" w:rsidRPr="00163BBD" w:rsidRDefault="00163BBD" w:rsidP="00163BBD">
      <w:pPr>
        <w:spacing w:line="36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63BBD">
        <w:rPr>
          <w:rFonts w:ascii="Times New Roman" w:eastAsia="Times New Roman" w:hAnsi="Times New Roman" w:cs="Times New Roman"/>
          <w:b/>
          <w:sz w:val="23"/>
          <w:szCs w:val="23"/>
        </w:rPr>
        <w:t>Experiences of masking</w:t>
      </w:r>
    </w:p>
    <w:p w14:paraId="7511A650" w14:textId="7FFF6C30" w:rsidR="00163BBD" w:rsidRPr="00163BBD" w:rsidRDefault="00163BBD" w:rsidP="00163BBD">
      <w:pPr>
        <w:spacing w:line="360" w:lineRule="auto"/>
        <w:ind w:firstLine="360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163BBD">
        <w:rPr>
          <w:rFonts w:ascii="Times New Roman" w:eastAsia="Times New Roman" w:hAnsi="Times New Roman" w:cs="Times New Roman"/>
          <w:bCs/>
          <w:sz w:val="23"/>
          <w:szCs w:val="23"/>
        </w:rPr>
        <w:t xml:space="preserve">Masking is a term that describes the strategies people use to fit in at their workplace. For example, strategies might apply to the way people manage their appearance, </w:t>
      </w:r>
      <w:proofErr w:type="gramStart"/>
      <w:r w:rsidRPr="00163BBD">
        <w:rPr>
          <w:rFonts w:ascii="Times New Roman" w:eastAsia="Times New Roman" w:hAnsi="Times New Roman" w:cs="Times New Roman"/>
          <w:bCs/>
          <w:sz w:val="23"/>
          <w:szCs w:val="23"/>
        </w:rPr>
        <w:t>interact</w:t>
      </w:r>
      <w:proofErr w:type="gramEnd"/>
      <w:r w:rsidRPr="00163BBD">
        <w:rPr>
          <w:rFonts w:ascii="Times New Roman" w:eastAsia="Times New Roman" w:hAnsi="Times New Roman" w:cs="Times New Roman"/>
          <w:bCs/>
          <w:sz w:val="23"/>
          <w:szCs w:val="23"/>
        </w:rPr>
        <w:t xml:space="preserve"> and control their own instinctive behaviours.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163BBD">
        <w:rPr>
          <w:rFonts w:ascii="Times New Roman" w:eastAsia="Times New Roman" w:hAnsi="Times New Roman" w:cs="Times New Roman"/>
          <w:bCs/>
          <w:sz w:val="23"/>
          <w:szCs w:val="23"/>
        </w:rPr>
        <w:t>In this section, if you feel comfortable to do so, please share your experiences of masking in the workplace.</w:t>
      </w:r>
    </w:p>
    <w:p w14:paraId="06952D41" w14:textId="77777777" w:rsidR="00163BBD" w:rsidRPr="000E503A" w:rsidRDefault="00163BBD" w:rsidP="00163BBD">
      <w:pPr>
        <w:spacing w:line="36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471D6171" w14:textId="77777777" w:rsidR="00EF365D" w:rsidRPr="00163BBD" w:rsidRDefault="00EF365D" w:rsidP="00EF36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163BB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What are your motivations for masking or not in the workplace?</w:t>
      </w:r>
    </w:p>
    <w:p w14:paraId="4D301181" w14:textId="77777777" w:rsidR="00EF365D" w:rsidRPr="000E503A" w:rsidRDefault="00EF365D" w:rsidP="00EF36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color w:val="000000"/>
          <w:sz w:val="23"/>
          <w:szCs w:val="23"/>
        </w:rPr>
        <w:t>[open text]</w:t>
      </w:r>
      <w:r w:rsidRPr="000E503A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14:paraId="481C5974" w14:textId="77777777" w:rsidR="00EF365D" w:rsidRPr="00163BBD" w:rsidRDefault="00EF365D" w:rsidP="00EF36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163BB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How is masking in the workplace different from masking in other areas of social life?</w:t>
      </w:r>
    </w:p>
    <w:p w14:paraId="02A09DF2" w14:textId="77777777" w:rsidR="00EF365D" w:rsidRPr="000E503A" w:rsidRDefault="00EF365D" w:rsidP="00EF36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color w:val="000000"/>
          <w:sz w:val="23"/>
          <w:szCs w:val="23"/>
        </w:rPr>
        <w:t>[open text]</w:t>
      </w:r>
      <w:r w:rsidRPr="000E503A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p w14:paraId="66D8087B" w14:textId="77777777" w:rsidR="00EF365D" w:rsidRPr="00163BBD" w:rsidRDefault="00EF365D" w:rsidP="00EF36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163BBD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What are the advantages and disadvantages of masking in your experience?</w:t>
      </w:r>
    </w:p>
    <w:p w14:paraId="59D19CE5" w14:textId="02C3ABC1" w:rsidR="005F76F8" w:rsidRPr="00EF365D" w:rsidRDefault="00EF365D" w:rsidP="00EF365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Times New Roman" w:eastAsia="Times New Roman" w:hAnsi="Times New Roman" w:cs="Times New Roman"/>
          <w:sz w:val="23"/>
          <w:szCs w:val="23"/>
        </w:rPr>
      </w:pPr>
      <w:r w:rsidRPr="000E503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[open text] </w:t>
      </w:r>
      <w:r w:rsidRPr="000E503A">
        <w:rPr>
          <w:rFonts w:ascii="Times New Roman" w:eastAsia="Times New Roman" w:hAnsi="Times New Roman" w:cs="Times New Roman"/>
          <w:color w:val="000000"/>
          <w:sz w:val="23"/>
          <w:szCs w:val="23"/>
        </w:rPr>
        <w:br/>
      </w:r>
    </w:p>
    <w:sectPr w:rsidR="005F76F8" w:rsidRPr="00EF365D">
      <w:headerReference w:type="even" r:id="rId8"/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B82B0" w14:textId="77777777" w:rsidR="00A751A2" w:rsidRDefault="00A751A2" w:rsidP="00DB2F9F">
      <w:r>
        <w:separator/>
      </w:r>
    </w:p>
  </w:endnote>
  <w:endnote w:type="continuationSeparator" w:id="0">
    <w:p w14:paraId="63A91A3A" w14:textId="77777777" w:rsidR="00A751A2" w:rsidRDefault="00A751A2" w:rsidP="00DB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A8AE0" w14:textId="77777777" w:rsidR="00A751A2" w:rsidRDefault="00A751A2" w:rsidP="00DB2F9F">
      <w:r>
        <w:separator/>
      </w:r>
    </w:p>
  </w:footnote>
  <w:footnote w:type="continuationSeparator" w:id="0">
    <w:p w14:paraId="0CDA6BF2" w14:textId="77777777" w:rsidR="00A751A2" w:rsidRDefault="00A751A2" w:rsidP="00DB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0" w:author="Davies, Jade" w:date="2022-02-13T18:36:00Z"/>
  <w:sdt>
    <w:sdtPr>
      <w:rPr>
        <w:rStyle w:val="PageNumber"/>
      </w:rPr>
      <w:id w:val="-215662534"/>
      <w:docPartObj>
        <w:docPartGallery w:val="Page Numbers (Top of Page)"/>
        <w:docPartUnique/>
      </w:docPartObj>
    </w:sdtPr>
    <w:sdtContent>
      <w:customXmlInsRangeEnd w:id="0"/>
      <w:p w14:paraId="1101D7EB" w14:textId="38DFB799" w:rsidR="00DB2F9F" w:rsidRDefault="00DB2F9F" w:rsidP="0082154C">
        <w:pPr>
          <w:pStyle w:val="Header"/>
          <w:framePr w:wrap="none" w:vAnchor="text" w:hAnchor="margin" w:xAlign="right" w:y="1"/>
          <w:rPr>
            <w:ins w:id="1" w:author="Davies, Jade" w:date="2022-02-13T18:36:00Z"/>
            <w:rStyle w:val="PageNumber"/>
          </w:rPr>
        </w:pPr>
        <w:ins w:id="2" w:author="Davies, Jade" w:date="2022-02-13T18:36:00Z"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end"/>
          </w:r>
        </w:ins>
      </w:p>
      <w:customXmlInsRangeStart w:id="3" w:author="Davies, Jade" w:date="2022-02-13T18:36:00Z"/>
    </w:sdtContent>
  </w:sdt>
  <w:customXmlInsRangeEnd w:id="3"/>
  <w:p w14:paraId="69665E2B" w14:textId="77777777" w:rsidR="00DB2F9F" w:rsidRDefault="00DB2F9F">
    <w:pPr>
      <w:pStyle w:val="Header"/>
      <w:ind w:right="360"/>
      <w:pPrChange w:id="4" w:author="Davies, Jade" w:date="2022-02-13T18:36:00Z">
        <w:pPr>
          <w:pStyle w:val="Header"/>
        </w:pPr>
      </w:pPrChange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5" w:author="Davies, Jade" w:date="2022-02-13T18:36:00Z"/>
  <w:sdt>
    <w:sdtPr>
      <w:rPr>
        <w:rStyle w:val="PageNumber"/>
        <w:rFonts w:ascii="Times New Roman" w:hAnsi="Times New Roman" w:cs="Times New Roman"/>
      </w:rPr>
      <w:id w:val="1014497068"/>
      <w:docPartObj>
        <w:docPartGallery w:val="Page Numbers (Top of Page)"/>
        <w:docPartUnique/>
      </w:docPartObj>
    </w:sdtPr>
    <w:sdtContent>
      <w:customXmlInsRangeEnd w:id="5"/>
      <w:p w14:paraId="236FDE52" w14:textId="58982FE6" w:rsidR="00DB2F9F" w:rsidRPr="00DB2F9F" w:rsidRDefault="00DB2F9F" w:rsidP="0082154C">
        <w:pPr>
          <w:pStyle w:val="Header"/>
          <w:framePr w:wrap="none" w:vAnchor="text" w:hAnchor="margin" w:xAlign="right" w:y="1"/>
          <w:rPr>
            <w:ins w:id="6" w:author="Davies, Jade" w:date="2022-02-13T18:36:00Z"/>
            <w:rStyle w:val="PageNumber"/>
            <w:rFonts w:ascii="Times New Roman" w:hAnsi="Times New Roman" w:cs="Times New Roman"/>
          </w:rPr>
        </w:pPr>
        <w:ins w:id="7" w:author="Davies, Jade" w:date="2022-02-13T18:36:00Z">
          <w:r w:rsidRPr="00DB2F9F">
            <w:rPr>
              <w:rStyle w:val="PageNumber"/>
              <w:rFonts w:ascii="Times New Roman" w:hAnsi="Times New Roman" w:cs="Times New Roman"/>
            </w:rPr>
            <w:fldChar w:fldCharType="begin"/>
          </w:r>
          <w:r w:rsidRPr="00DB2F9F">
            <w:rPr>
              <w:rStyle w:val="PageNumber"/>
              <w:rFonts w:ascii="Times New Roman" w:hAnsi="Times New Roman" w:cs="Times New Roman"/>
              <w:rPrChange w:id="8" w:author="Davies, Jade" w:date="2022-02-13T18:36:00Z">
                <w:rPr>
                  <w:rStyle w:val="PageNumber"/>
                </w:rPr>
              </w:rPrChange>
            </w:rPr>
            <w:instrText xml:space="preserve"> PAGE </w:instrText>
          </w:r>
        </w:ins>
        <w:r w:rsidRPr="00DB2F9F">
          <w:rPr>
            <w:rStyle w:val="PageNumber"/>
            <w:rFonts w:ascii="Times New Roman" w:hAnsi="Times New Roman" w:cs="Times New Roman"/>
          </w:rPr>
          <w:fldChar w:fldCharType="separate"/>
        </w:r>
        <w:r w:rsidRPr="00DB2F9F">
          <w:rPr>
            <w:rStyle w:val="PageNumber"/>
            <w:rFonts w:ascii="Times New Roman" w:hAnsi="Times New Roman" w:cs="Times New Roman"/>
            <w:noProof/>
            <w:rPrChange w:id="9" w:author="Davies, Jade" w:date="2022-02-13T18:36:00Z">
              <w:rPr>
                <w:rStyle w:val="PageNumber"/>
                <w:noProof/>
              </w:rPr>
            </w:rPrChange>
          </w:rPr>
          <w:t>1</w:t>
        </w:r>
        <w:ins w:id="10" w:author="Davies, Jade" w:date="2022-02-13T18:36:00Z">
          <w:r w:rsidRPr="00DB2F9F">
            <w:rPr>
              <w:rStyle w:val="PageNumber"/>
              <w:rFonts w:ascii="Times New Roman" w:hAnsi="Times New Roman" w:cs="Times New Roman"/>
            </w:rPr>
            <w:fldChar w:fldCharType="end"/>
          </w:r>
        </w:ins>
      </w:p>
      <w:customXmlInsRangeStart w:id="11" w:author="Davies, Jade" w:date="2022-02-13T18:36:00Z"/>
    </w:sdtContent>
  </w:sdt>
  <w:customXmlInsRangeEnd w:id="11"/>
  <w:p w14:paraId="0BA25B1B" w14:textId="0EEA11D7" w:rsidR="00DB2F9F" w:rsidRPr="00DB2F9F" w:rsidRDefault="00DB2F9F" w:rsidP="00DB2F9F">
    <w:pPr>
      <w:pStyle w:val="Header"/>
      <w:ind w:right="360"/>
      <w:jc w:val="right"/>
      <w:rPr>
        <w:rFonts w:ascii="Times New Roman" w:hAnsi="Times New Roman" w:cs="Times New Roman"/>
      </w:rPr>
    </w:pPr>
    <w:r w:rsidRPr="00DB2F9F">
      <w:rPr>
        <w:rFonts w:ascii="Times New Roman" w:hAnsi="Times New Roman" w:cs="Times New Roman"/>
      </w:rPr>
      <w:t xml:space="preserve">MASKING IN THE WORKPLACE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E0D16"/>
    <w:multiLevelType w:val="multilevel"/>
    <w:tmpl w:val="684C9D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D6CF5"/>
    <w:multiLevelType w:val="multilevel"/>
    <w:tmpl w:val="A422327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0B4FCE"/>
    <w:multiLevelType w:val="multilevel"/>
    <w:tmpl w:val="9F888AC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F887E3D"/>
    <w:multiLevelType w:val="hybridMultilevel"/>
    <w:tmpl w:val="7236E84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FC27F29"/>
    <w:multiLevelType w:val="hybridMultilevel"/>
    <w:tmpl w:val="39BC4D2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3589183">
    <w:abstractNumId w:val="0"/>
  </w:num>
  <w:num w:numId="2" w16cid:durableId="1728455721">
    <w:abstractNumId w:val="1"/>
  </w:num>
  <w:num w:numId="3" w16cid:durableId="796920404">
    <w:abstractNumId w:val="2"/>
  </w:num>
  <w:num w:numId="4" w16cid:durableId="21251219">
    <w:abstractNumId w:val="4"/>
  </w:num>
  <w:num w:numId="5" w16cid:durableId="68533240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vies, Jade">
    <w15:presenceInfo w15:providerId="AD" w15:userId="S::qtnvjrd@ucl.ac.uk::ab997106-7982-4e0d-a60a-bf7da4e1e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65D"/>
    <w:rsid w:val="00163BBD"/>
    <w:rsid w:val="00170B32"/>
    <w:rsid w:val="001B5B10"/>
    <w:rsid w:val="00276549"/>
    <w:rsid w:val="00282520"/>
    <w:rsid w:val="00580FE6"/>
    <w:rsid w:val="005F76F8"/>
    <w:rsid w:val="007372E8"/>
    <w:rsid w:val="00A751A2"/>
    <w:rsid w:val="00AA2D4A"/>
    <w:rsid w:val="00B461A1"/>
    <w:rsid w:val="00CB3B49"/>
    <w:rsid w:val="00CF6327"/>
    <w:rsid w:val="00DA3D7F"/>
    <w:rsid w:val="00DB2F9F"/>
    <w:rsid w:val="00E02477"/>
    <w:rsid w:val="00EE01D6"/>
    <w:rsid w:val="00EF365D"/>
    <w:rsid w:val="00F64B15"/>
    <w:rsid w:val="00FB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3BA13"/>
  <w15:chartTrackingRefBased/>
  <w15:docId w15:val="{F5B9E2F8-6AEB-D149-A5EA-AAE2458E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65D"/>
    <w:rPr>
      <w:rFonts w:ascii="Calibri" w:eastAsia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65D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EF365D"/>
    <w:rPr>
      <w:rFonts w:ascii="Calibri" w:eastAsia="Calibri" w:hAnsi="Calibri" w:cs="Calibri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B2F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F9F"/>
    <w:rPr>
      <w:rFonts w:ascii="Calibri" w:eastAsia="Calibri" w:hAnsi="Calibri" w:cs="Calibri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B2F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F9F"/>
    <w:rPr>
      <w:rFonts w:ascii="Calibri" w:eastAsia="Calibri" w:hAnsi="Calibri" w:cs="Calibri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DB2F9F"/>
  </w:style>
  <w:style w:type="paragraph" w:styleId="ListParagraph">
    <w:name w:val="List Paragraph"/>
    <w:basedOn w:val="Normal"/>
    <w:uiPriority w:val="34"/>
    <w:qFormat/>
    <w:rsid w:val="00163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9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6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7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pryke-hobbes@ucl.ac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Jade</dc:creator>
  <cp:keywords/>
  <dc:description/>
  <cp:lastModifiedBy>Amber Pryke-Hobbes</cp:lastModifiedBy>
  <cp:revision>2</cp:revision>
  <dcterms:created xsi:type="dcterms:W3CDTF">2023-06-28T22:45:00Z</dcterms:created>
  <dcterms:modified xsi:type="dcterms:W3CDTF">2023-06-28T22:45:00Z</dcterms:modified>
</cp:coreProperties>
</file>